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FD028A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34BFF8DB" wp14:editId="43BAB862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6D4064BC" wp14:editId="5A657808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 w:rsidDel="00E701EB">
        <w:rPr>
          <w:rFonts w:eastAsia="Times New Roman" w:cs="Times New Roman"/>
          <w:sz w:val="20"/>
          <w:szCs w:val="20"/>
        </w:rPr>
        <w:t xml:space="preserve">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1" layoutInCell="1" allowOverlap="1" wp14:anchorId="01BAAEF1" wp14:editId="71D5F378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5" name="Obrázok 5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sz w:val="20"/>
          <w:szCs w:val="20"/>
        </w:rPr>
        <w:t xml:space="preserve">   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  <w:t xml:space="preserve">         </w:t>
      </w: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210311">
            <w:rPr>
              <w:rFonts w:eastAsia="Times New Roman" w:cs="Times New Roman"/>
              <w:b/>
              <w:sz w:val="40"/>
              <w:szCs w:val="20"/>
            </w:rPr>
            <w:t>9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Gombosová Erika" w:date="2015-11-27T09:44:00Z">
            <w:r w:rsidR="008A7DBF" w:rsidDel="00AA2BAF">
              <w:rPr>
                <w:rFonts w:eastAsia="Times New Roman" w:cs="Times New Roman"/>
                <w:b/>
                <w:sz w:val="32"/>
                <w:szCs w:val="32"/>
              </w:rPr>
              <w:delText>1</w:delText>
            </w:r>
          </w:del>
          <w:ins w:id="1" w:author="Gombosová Erika" w:date="2015-11-27T09:44:00Z">
            <w:r w:rsidR="00AA2BAF">
              <w:rPr>
                <w:rFonts w:eastAsia="Times New Roman" w:cs="Times New Roman"/>
                <w:b/>
                <w:sz w:val="32"/>
                <w:szCs w:val="32"/>
              </w:rPr>
              <w:t>2</w:t>
            </w:r>
          </w:ins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  <w:bookmarkStart w:id="2" w:name="_GoBack"/>
      <w:bookmarkEnd w:id="2"/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77107" w:rsidRDefault="00C73C5E" w:rsidP="00977107">
            <w:pPr>
              <w:pStyle w:val="Hlavika"/>
            </w:pPr>
            <w:r>
              <w:t xml:space="preserve">Poverenie na vykonanie </w:t>
            </w:r>
            <w:ins w:id="3" w:author="Gombosová Erika" w:date="2015-12-15T09:27:00Z">
              <w:r w:rsidR="00A55166">
                <w:t>fi</w:t>
              </w:r>
            </w:ins>
            <w:ins w:id="4" w:author="Gombosová Erika" w:date="2015-12-15T09:30:00Z">
              <w:r w:rsidR="00A55166">
                <w:t>n</w:t>
              </w:r>
            </w:ins>
            <w:ins w:id="5" w:author="Gombosová Erika" w:date="2015-12-15T09:27:00Z">
              <w:r w:rsidR="00A55166">
                <w:t xml:space="preserve">ančnej </w:t>
              </w:r>
            </w:ins>
            <w:r w:rsidR="008A21A6">
              <w:t>kontroly</w:t>
            </w:r>
            <w:r w:rsidR="009F28B6">
              <w:t xml:space="preserve"> na mieste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Úrad vlády SR</w:t>
            </w:r>
          </w:p>
          <w:p w:rsidR="00FD028A" w:rsidRPr="00FD028A" w:rsidRDefault="00FD028A" w:rsidP="00D31DB6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 xml:space="preserve">v súlade s kapitolou </w:t>
            </w:r>
            <w:r w:rsidR="00D31DB6">
              <w:rPr>
                <w:rFonts w:eastAsia="Times New Roman" w:cs="Times New Roman"/>
                <w:szCs w:val="20"/>
              </w:rPr>
              <w:t>1.2, ods. 3, písm. a)</w:t>
            </w:r>
            <w:r w:rsidRPr="00FD028A">
              <w:rPr>
                <w:rFonts w:eastAsia="Times New Roman" w:cs="Times New Roman"/>
                <w:szCs w:val="20"/>
              </w:rPr>
              <w:t xml:space="preserve"> Systému riadenia európskych štrukturálnych a investičných fondov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541358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-2046055668"/>
              <w:placeholder>
                <w:docPart w:val="426DF945A8CF426A9581858B86E9588B"/>
              </w:placeholder>
              <w:date w:fullDate="2016-02-11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FD028A" w:rsidRPr="00F11A7B" w:rsidRDefault="0049695C" w:rsidP="00A51431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del w:id="6" w:author="Tibor Barna" w:date="2015-12-17T09:01:00Z">
                  <w:r w:rsidRPr="00A51431" w:rsidDel="00A51431">
                    <w:rPr>
                      <w:szCs w:val="20"/>
                    </w:rPr>
                    <w:delText>17.12.2014</w:delText>
                  </w:r>
                </w:del>
                <w:ins w:id="7" w:author="Tibor Barna" w:date="2016-02-11T10:59:00Z">
                  <w:r w:rsidR="000D06AC">
                    <w:rPr>
                      <w:szCs w:val="20"/>
                    </w:rPr>
                    <w:t>11.02.2016</w:t>
                  </w:r>
                </w:ins>
              </w:p>
            </w:sdtContent>
          </w:sdt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829022814"/>
              <w:placeholder>
                <w:docPart w:val="849D4A2FEDA5480BAB0F0885556F0B70"/>
              </w:placeholder>
              <w:date w:fullDate="2016-02-11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FD028A" w:rsidRPr="00537375" w:rsidRDefault="0049695C" w:rsidP="00537375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del w:id="8" w:author="Tibor Barna" w:date="2016-02-11T10:59:00Z">
                  <w:r w:rsidDel="000D06AC">
                    <w:rPr>
                      <w:szCs w:val="20"/>
                    </w:rPr>
                    <w:delText>17.12.2014</w:delText>
                  </w:r>
                </w:del>
                <w:ins w:id="9" w:author="Gombosová Erika" w:date="2015-11-27T09:45:00Z">
                  <w:del w:id="10" w:author="Tibor Barna" w:date="2016-02-11T10:59:00Z">
                    <w:r w:rsidR="00AA2BAF" w:rsidDel="000D06AC">
                      <w:rPr>
                        <w:szCs w:val="20"/>
                      </w:rPr>
                      <w:delText>01.01.2016</w:delText>
                    </w:r>
                  </w:del>
                </w:ins>
                <w:ins w:id="11" w:author="Tibor Barna" w:date="2016-02-11T10:59:00Z">
                  <w:r w:rsidR="000D06AC">
                    <w:rPr>
                      <w:szCs w:val="20"/>
                    </w:rPr>
                    <w:t>11.02.2016</w:t>
                  </w:r>
                </w:ins>
              </w:p>
            </w:sdtContent>
          </w:sdt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Ing. Igor Federič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vedúci Úradu vlády SR</w:t>
            </w:r>
          </w:p>
        </w:tc>
      </w:tr>
    </w:tbl>
    <w:p w:rsidR="00FD028A" w:rsidRDefault="00FD028A" w:rsidP="00FD028A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73C5E" w:rsidRPr="00C73C5E" w:rsidTr="00C73C5E">
        <w:tc>
          <w:tcPr>
            <w:tcW w:w="9212" w:type="dxa"/>
            <w:shd w:val="clear" w:color="auto" w:fill="B2A1C7" w:themeFill="accent4" w:themeFillTint="99"/>
          </w:tcPr>
          <w:p w:rsidR="00C73C5E" w:rsidRPr="00C73C5E" w:rsidRDefault="00C73C5E" w:rsidP="00E97EF6">
            <w:pPr>
              <w:pStyle w:val="Nzov"/>
              <w:jc w:val="center"/>
            </w:pPr>
            <w:r w:rsidRPr="00C73C5E">
              <w:lastRenderedPageBreak/>
              <w:t>Poverenie na vykonanie </w:t>
            </w:r>
            <w:ins w:id="12" w:author="Gombosová Erika" w:date="2015-12-15T09:27:00Z">
              <w:r w:rsidR="00A55166">
                <w:t>fina</w:t>
              </w:r>
            </w:ins>
            <w:ins w:id="13" w:author="Gombosová Erika" w:date="2015-12-15T09:28:00Z">
              <w:r w:rsidR="00A55166">
                <w:t>n</w:t>
              </w:r>
            </w:ins>
            <w:ins w:id="14" w:author="Gombosová Erika" w:date="2015-12-15T09:27:00Z">
              <w:r w:rsidR="00A55166">
                <w:t xml:space="preserve">čnej </w:t>
              </w:r>
            </w:ins>
            <w:r w:rsidRPr="00C73C5E">
              <w:t>kontroly na mieste</w:t>
            </w:r>
          </w:p>
        </w:tc>
      </w:tr>
    </w:tbl>
    <w:p w:rsidR="00C73C5E" w:rsidRPr="005B7546" w:rsidRDefault="00C73C5E" w:rsidP="00C73C5E">
      <w:pPr>
        <w:pStyle w:val="Nzov"/>
        <w:jc w:val="center"/>
        <w:rPr>
          <w:sz w:val="20"/>
          <w:szCs w:val="20"/>
        </w:rPr>
      </w:pPr>
      <w:r w:rsidRPr="005B7546">
        <w:rPr>
          <w:sz w:val="20"/>
          <w:szCs w:val="20"/>
        </w:rPr>
        <w:t xml:space="preserve">(v zmysle </w:t>
      </w:r>
      <w:r>
        <w:rPr>
          <w:sz w:val="20"/>
          <w:szCs w:val="20"/>
        </w:rPr>
        <w:t>§ 9</w:t>
      </w:r>
      <w:del w:id="15" w:author="Gombosová Erika" w:date="2015-11-27T09:46:00Z">
        <w:r w:rsidDel="00AA2BAF">
          <w:rPr>
            <w:sz w:val="20"/>
            <w:szCs w:val="20"/>
          </w:rPr>
          <w:delText>c</w:delText>
        </w:r>
      </w:del>
      <w:r>
        <w:rPr>
          <w:sz w:val="20"/>
          <w:szCs w:val="20"/>
        </w:rPr>
        <w:t xml:space="preserve"> ods. </w:t>
      </w:r>
      <w:ins w:id="16" w:author="Gombosová Erika" w:date="2015-11-27T09:46:00Z">
        <w:r w:rsidR="00AA2BAF">
          <w:rPr>
            <w:sz w:val="20"/>
            <w:szCs w:val="20"/>
          </w:rPr>
          <w:t>3</w:t>
        </w:r>
      </w:ins>
      <w:del w:id="17" w:author="Gombosová Erika" w:date="2015-11-27T09:46:00Z">
        <w:r w:rsidDel="00AA2BAF">
          <w:rPr>
            <w:sz w:val="20"/>
            <w:szCs w:val="20"/>
          </w:rPr>
          <w:delText>1</w:delText>
        </w:r>
      </w:del>
      <w:r>
        <w:rPr>
          <w:sz w:val="20"/>
          <w:szCs w:val="20"/>
        </w:rPr>
        <w:t xml:space="preserve"> </w:t>
      </w:r>
      <w:r w:rsidRPr="005B7546">
        <w:rPr>
          <w:sz w:val="20"/>
          <w:szCs w:val="20"/>
        </w:rPr>
        <w:t xml:space="preserve">zákona č. </w:t>
      </w:r>
      <w:ins w:id="18" w:author="Gombosová Erika" w:date="2015-12-10T15:43:00Z">
        <w:r w:rsidR="001F6C1F">
          <w:rPr>
            <w:sz w:val="20"/>
            <w:szCs w:val="20"/>
          </w:rPr>
          <w:t>357</w:t>
        </w:r>
      </w:ins>
      <w:del w:id="19" w:author="Gombosová Erika" w:date="2015-11-27T09:46:00Z">
        <w:r w:rsidRPr="001F6C1F" w:rsidDel="00AA2BAF">
          <w:rPr>
            <w:sz w:val="20"/>
            <w:szCs w:val="20"/>
          </w:rPr>
          <w:delText>502</w:delText>
        </w:r>
      </w:del>
      <w:r w:rsidRPr="005B7546">
        <w:rPr>
          <w:sz w:val="20"/>
          <w:szCs w:val="20"/>
        </w:rPr>
        <w:t>/20</w:t>
      </w:r>
      <w:ins w:id="20" w:author="Gombosová Erika" w:date="2015-11-27T09:46:00Z">
        <w:r w:rsidR="00AA2BAF">
          <w:rPr>
            <w:sz w:val="20"/>
            <w:szCs w:val="20"/>
          </w:rPr>
          <w:t>15</w:t>
        </w:r>
      </w:ins>
      <w:del w:id="21" w:author="Gombosová Erika" w:date="2015-11-27T09:46:00Z">
        <w:r w:rsidRPr="005B7546" w:rsidDel="00AA2BAF">
          <w:rPr>
            <w:sz w:val="20"/>
            <w:szCs w:val="20"/>
          </w:rPr>
          <w:delText>01</w:delText>
        </w:r>
      </w:del>
      <w:r w:rsidRPr="005B7546">
        <w:rPr>
          <w:sz w:val="20"/>
          <w:szCs w:val="20"/>
        </w:rPr>
        <w:t xml:space="preserve"> Z. z. o finančnej kontrole a </w:t>
      </w:r>
      <w:del w:id="22" w:author="Gombosová Erika" w:date="2015-11-27T09:46:00Z">
        <w:r w:rsidRPr="005B7546" w:rsidDel="00AA2BAF">
          <w:rPr>
            <w:sz w:val="20"/>
            <w:szCs w:val="20"/>
          </w:rPr>
          <w:delText xml:space="preserve">vnútornom </w:delText>
        </w:r>
      </w:del>
      <w:r w:rsidRPr="005B7546">
        <w:rPr>
          <w:sz w:val="20"/>
          <w:szCs w:val="20"/>
        </w:rPr>
        <w:t>audite a o zmene a doplnení niektorých zákonov</w:t>
      </w:r>
      <w:r>
        <w:rPr>
          <w:sz w:val="20"/>
          <w:szCs w:val="20"/>
        </w:rPr>
        <w:t xml:space="preserve"> </w:t>
      </w:r>
      <w:del w:id="23" w:author="Gombosová Erika" w:date="2015-11-27T09:46:00Z">
        <w:r w:rsidDel="00AA2BAF">
          <w:rPr>
            <w:sz w:val="20"/>
            <w:szCs w:val="20"/>
          </w:rPr>
          <w:delText>v znení neskorších predpisov</w:delText>
        </w:r>
      </w:del>
      <w:r>
        <w:rPr>
          <w:sz w:val="20"/>
          <w:szCs w:val="20"/>
        </w:rPr>
        <w:t xml:space="preserve"> </w:t>
      </w:r>
      <w:r w:rsidR="00DC1779">
        <w:rPr>
          <w:sz w:val="20"/>
          <w:szCs w:val="20"/>
        </w:rPr>
        <w:t xml:space="preserve">(ďalej len „zákon o finančnej kontrole“) </w:t>
      </w:r>
      <w:r w:rsidR="00F3121B">
        <w:rPr>
          <w:sz w:val="20"/>
          <w:szCs w:val="20"/>
        </w:rPr>
        <w:t xml:space="preserve">a </w:t>
      </w:r>
      <w:r>
        <w:rPr>
          <w:sz w:val="20"/>
          <w:szCs w:val="20"/>
        </w:rPr>
        <w:t>§ 3 ods. 1 písm. f) zákona č. 292/2014 Z. z. o  príspevku poskytovanom z európskych štrukturálnych a investičných fondov a o zmene a doplnení niektorých zákonov</w:t>
      </w:r>
      <w:r w:rsidRPr="005B7546">
        <w:rPr>
          <w:sz w:val="20"/>
          <w:szCs w:val="20"/>
        </w:rPr>
        <w:t xml:space="preserve">) </w:t>
      </w: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C73C5E" w:rsidTr="003B1B5B">
        <w:tc>
          <w:tcPr>
            <w:tcW w:w="9212" w:type="dxa"/>
            <w:shd w:val="clear" w:color="auto" w:fill="B2A1C7" w:themeFill="accent4" w:themeFillTint="99"/>
          </w:tcPr>
          <w:p w:rsidR="00C73C5E" w:rsidRDefault="00C73C5E" w:rsidP="00A10042">
            <w:pPr>
              <w:rPr>
                <w:b/>
              </w:rPr>
            </w:pPr>
            <w:r>
              <w:rPr>
                <w:b/>
              </w:rPr>
              <w:t xml:space="preserve">Identifikácia riadiaceho orgánu vykonávajúceho kontrolu </w:t>
            </w:r>
          </w:p>
        </w:tc>
      </w:tr>
    </w:tbl>
    <w:p w:rsidR="00C73C5E" w:rsidRDefault="00C73C5E" w:rsidP="00C73C5E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430CD" w:rsidRPr="007430CD" w:rsidTr="007430CD">
        <w:tc>
          <w:tcPr>
            <w:tcW w:w="9212" w:type="dxa"/>
          </w:tcPr>
          <w:p w:rsidR="007430CD" w:rsidRDefault="007430CD" w:rsidP="001667F7">
            <w:pPr>
              <w:rPr>
                <w:b/>
              </w:rPr>
            </w:pPr>
            <w:r w:rsidRPr="007430CD">
              <w:rPr>
                <w:b/>
              </w:rPr>
              <w:t>Názov riadiaceho orgánu:</w:t>
            </w:r>
          </w:p>
          <w:p w:rsidR="007430CD" w:rsidRPr="007430CD" w:rsidRDefault="007430CD" w:rsidP="001667F7"/>
        </w:tc>
      </w:tr>
      <w:tr w:rsidR="007430CD" w:rsidRPr="007430CD" w:rsidTr="007430CD">
        <w:tc>
          <w:tcPr>
            <w:tcW w:w="9212" w:type="dxa"/>
          </w:tcPr>
          <w:p w:rsidR="007430CD" w:rsidRDefault="007430CD" w:rsidP="001667F7">
            <w:pPr>
              <w:rPr>
                <w:b/>
              </w:rPr>
            </w:pPr>
            <w:r w:rsidRPr="007430CD">
              <w:rPr>
                <w:b/>
              </w:rPr>
              <w:t>Sídlo riadiaceho orgánu:</w:t>
            </w:r>
          </w:p>
          <w:p w:rsidR="007430CD" w:rsidRPr="007430CD" w:rsidRDefault="007430CD" w:rsidP="001667F7"/>
        </w:tc>
      </w:tr>
    </w:tbl>
    <w:p w:rsidR="00C73C5E" w:rsidRDefault="00C73C5E" w:rsidP="00C73C5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BA5DD2" w:rsidTr="008B45FE">
        <w:tc>
          <w:tcPr>
            <w:tcW w:w="9212" w:type="dxa"/>
            <w:shd w:val="clear" w:color="auto" w:fill="B2A1C7" w:themeFill="accent4" w:themeFillTint="99"/>
          </w:tcPr>
          <w:p w:rsidR="00BA5DD2" w:rsidRDefault="00BA5DD2" w:rsidP="008B45FE">
            <w:pPr>
              <w:rPr>
                <w:b/>
              </w:rPr>
            </w:pPr>
            <w:r>
              <w:rPr>
                <w:b/>
              </w:rPr>
              <w:t xml:space="preserve">Identifikácia kontrolovanej osoby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BA5DD2" w:rsidRPr="0020437E" w:rsidTr="008B45FE">
        <w:tc>
          <w:tcPr>
            <w:tcW w:w="9212" w:type="dxa"/>
          </w:tcPr>
          <w:p w:rsidR="00BA5DD2" w:rsidRDefault="00BA5DD2" w:rsidP="008B45FE">
            <w:pPr>
              <w:rPr>
                <w:b/>
              </w:rPr>
            </w:pPr>
            <w:r w:rsidRPr="003E1630">
              <w:rPr>
                <w:b/>
              </w:rPr>
              <w:t>Názov/meno a priezvisko kontrolovanej osoby</w:t>
            </w:r>
            <w:r>
              <w:rPr>
                <w:rStyle w:val="Odkaznapoznmkupodiarou"/>
                <w:b/>
              </w:rPr>
              <w:footnoteReference w:id="1"/>
            </w:r>
            <w:r w:rsidRPr="003E1630">
              <w:rPr>
                <w:b/>
              </w:rPr>
              <w:t>:</w:t>
            </w:r>
          </w:p>
          <w:p w:rsidR="00BA5DD2" w:rsidRPr="009C182B" w:rsidRDefault="00BA5DD2" w:rsidP="008B45FE"/>
        </w:tc>
      </w:tr>
      <w:tr w:rsidR="00BA5DD2" w:rsidRPr="0020437E" w:rsidTr="008B45FE">
        <w:tc>
          <w:tcPr>
            <w:tcW w:w="9212" w:type="dxa"/>
          </w:tcPr>
          <w:p w:rsidR="00BA5DD2" w:rsidRDefault="00BA5DD2" w:rsidP="008B45FE">
            <w:pPr>
              <w:rPr>
                <w:b/>
              </w:rPr>
            </w:pPr>
            <w:r w:rsidRPr="0020437E">
              <w:rPr>
                <w:b/>
              </w:rPr>
              <w:t>Sídlo kontrolovanej osoby:</w:t>
            </w:r>
          </w:p>
          <w:p w:rsidR="00BA5DD2" w:rsidRPr="009C182B" w:rsidRDefault="00BA5DD2" w:rsidP="008B45FE"/>
        </w:tc>
      </w:tr>
    </w:tbl>
    <w:p w:rsidR="00BA5DD2" w:rsidRDefault="00BA5DD2" w:rsidP="00C73C5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8849DB" w:rsidTr="008B45FE">
        <w:tc>
          <w:tcPr>
            <w:tcW w:w="9212" w:type="dxa"/>
            <w:shd w:val="clear" w:color="auto" w:fill="B2A1C7" w:themeFill="accent4" w:themeFillTint="99"/>
          </w:tcPr>
          <w:p w:rsidR="008849DB" w:rsidRDefault="008849DB" w:rsidP="008849DB">
            <w:pPr>
              <w:rPr>
                <w:b/>
              </w:rPr>
            </w:pPr>
            <w:r>
              <w:rPr>
                <w:b/>
              </w:rPr>
              <w:t>Identifikácia tretích osôb</w:t>
            </w:r>
            <w:r>
              <w:rPr>
                <w:rStyle w:val="Odkaznapoznmkupodiarou"/>
                <w:b/>
              </w:rPr>
              <w:footnoteReference w:id="2"/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8849DB" w:rsidRPr="001E79DB" w:rsidTr="008B45FE">
        <w:tc>
          <w:tcPr>
            <w:tcW w:w="9212" w:type="dxa"/>
          </w:tcPr>
          <w:p w:rsidR="008849DB" w:rsidRDefault="008849DB" w:rsidP="008B45FE">
            <w:pPr>
              <w:rPr>
                <w:b/>
              </w:rPr>
            </w:pPr>
            <w:r w:rsidRPr="00F14440">
              <w:rPr>
                <w:b/>
              </w:rPr>
              <w:t>Názov/meno a priezvisko tretej osoby:</w:t>
            </w:r>
          </w:p>
          <w:p w:rsidR="008849DB" w:rsidRPr="001E79DB" w:rsidRDefault="008849DB" w:rsidP="008B45FE"/>
        </w:tc>
      </w:tr>
      <w:tr w:rsidR="008849DB" w:rsidRPr="001E79DB" w:rsidTr="008B45FE">
        <w:tc>
          <w:tcPr>
            <w:tcW w:w="9212" w:type="dxa"/>
          </w:tcPr>
          <w:p w:rsidR="008849DB" w:rsidRDefault="008849DB" w:rsidP="008B45FE">
            <w:pPr>
              <w:rPr>
                <w:b/>
              </w:rPr>
            </w:pPr>
            <w:r w:rsidRPr="00F14440">
              <w:rPr>
                <w:b/>
              </w:rPr>
              <w:t>Sídlo tretej osoby:</w:t>
            </w:r>
          </w:p>
          <w:p w:rsidR="008849DB" w:rsidRPr="001E79DB" w:rsidRDefault="008849DB" w:rsidP="008B45FE"/>
        </w:tc>
      </w:tr>
    </w:tbl>
    <w:p w:rsidR="008849DB" w:rsidRDefault="008849DB" w:rsidP="00C73C5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C73C5E" w:rsidTr="003B1B5B">
        <w:tc>
          <w:tcPr>
            <w:tcW w:w="9212" w:type="dxa"/>
            <w:shd w:val="clear" w:color="auto" w:fill="B2A1C7" w:themeFill="accent4" w:themeFillTint="99"/>
          </w:tcPr>
          <w:p w:rsidR="00C73C5E" w:rsidRDefault="00C73C5E" w:rsidP="003B1B5B">
            <w:pPr>
              <w:rPr>
                <w:b/>
              </w:rPr>
            </w:pPr>
            <w:r>
              <w:rPr>
                <w:b/>
              </w:rPr>
              <w:t xml:space="preserve">Identifikácia projektu a predmet kontroly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7430CD" w:rsidRPr="007430CD" w:rsidTr="007430CD">
        <w:tc>
          <w:tcPr>
            <w:tcW w:w="9212" w:type="dxa"/>
          </w:tcPr>
          <w:p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t>Fond:</w:t>
            </w:r>
          </w:p>
          <w:p w:rsidR="007430CD" w:rsidRPr="007430CD" w:rsidRDefault="007430CD" w:rsidP="00B63C2C"/>
        </w:tc>
      </w:tr>
      <w:tr w:rsidR="007430CD" w:rsidRPr="007430CD" w:rsidTr="007430CD">
        <w:tc>
          <w:tcPr>
            <w:tcW w:w="9212" w:type="dxa"/>
          </w:tcPr>
          <w:p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t>Operačný program:</w:t>
            </w:r>
          </w:p>
          <w:p w:rsidR="007430CD" w:rsidRPr="007430CD" w:rsidRDefault="007430CD" w:rsidP="00B63C2C"/>
        </w:tc>
      </w:tr>
      <w:tr w:rsidR="007430CD" w:rsidRPr="007430CD" w:rsidTr="007430CD">
        <w:tc>
          <w:tcPr>
            <w:tcW w:w="9212" w:type="dxa"/>
          </w:tcPr>
          <w:p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lastRenderedPageBreak/>
              <w:t>Prioritná os:</w:t>
            </w:r>
          </w:p>
          <w:p w:rsidR="007430CD" w:rsidRPr="007430CD" w:rsidRDefault="007430CD" w:rsidP="00B63C2C"/>
        </w:tc>
      </w:tr>
      <w:tr w:rsidR="007430CD" w:rsidRPr="007430CD" w:rsidTr="007430CD">
        <w:tc>
          <w:tcPr>
            <w:tcW w:w="9212" w:type="dxa"/>
          </w:tcPr>
          <w:p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t>Názov projektu</w:t>
            </w:r>
            <w:r w:rsidRPr="007430CD">
              <w:rPr>
                <w:rStyle w:val="Odkaznapoznmkupodiarou"/>
                <w:b/>
              </w:rPr>
              <w:footnoteReference w:id="3"/>
            </w:r>
            <w:r w:rsidRPr="007430CD">
              <w:rPr>
                <w:b/>
              </w:rPr>
              <w:t>:</w:t>
            </w:r>
          </w:p>
          <w:p w:rsidR="007430CD" w:rsidRPr="007430CD" w:rsidRDefault="007430CD" w:rsidP="00B63C2C"/>
        </w:tc>
      </w:tr>
      <w:tr w:rsidR="007430CD" w:rsidRPr="007430CD" w:rsidTr="007430CD">
        <w:tc>
          <w:tcPr>
            <w:tcW w:w="9212" w:type="dxa"/>
          </w:tcPr>
          <w:p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t>ITMS kód projektu</w:t>
            </w:r>
            <w:r w:rsidRPr="007430CD">
              <w:rPr>
                <w:rStyle w:val="Odkaznapoznmkupodiarou"/>
                <w:b/>
              </w:rPr>
              <w:footnoteReference w:id="4"/>
            </w:r>
            <w:r w:rsidRPr="007430CD">
              <w:rPr>
                <w:b/>
              </w:rPr>
              <w:t>:</w:t>
            </w:r>
          </w:p>
          <w:p w:rsidR="007430CD" w:rsidRPr="007430CD" w:rsidRDefault="007430CD" w:rsidP="00B63C2C"/>
        </w:tc>
      </w:tr>
      <w:tr w:rsidR="007430CD" w:rsidRPr="007430CD" w:rsidTr="007430CD">
        <w:tc>
          <w:tcPr>
            <w:tcW w:w="9212" w:type="dxa"/>
          </w:tcPr>
          <w:p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t>Predmet kontroly</w:t>
            </w:r>
            <w:r w:rsidRPr="007430CD">
              <w:rPr>
                <w:rStyle w:val="Odkaznapoznmkupodiarou"/>
                <w:b/>
              </w:rPr>
              <w:footnoteReference w:id="5"/>
            </w:r>
            <w:r w:rsidRPr="007430CD">
              <w:rPr>
                <w:b/>
              </w:rPr>
              <w:t>:</w:t>
            </w:r>
          </w:p>
          <w:p w:rsidR="007430CD" w:rsidRPr="007430CD" w:rsidRDefault="007430CD" w:rsidP="00B63C2C"/>
        </w:tc>
      </w:tr>
      <w:tr w:rsidR="007430CD" w:rsidRPr="007430CD" w:rsidTr="007430CD">
        <w:tc>
          <w:tcPr>
            <w:tcW w:w="9212" w:type="dxa"/>
          </w:tcPr>
          <w:p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t>Bližšia identifikácia predmetu kontroly</w:t>
            </w:r>
            <w:r w:rsidRPr="007430CD">
              <w:rPr>
                <w:rStyle w:val="Odkaznapoznmkupodiarou"/>
                <w:b/>
              </w:rPr>
              <w:footnoteReference w:id="6"/>
            </w:r>
            <w:r w:rsidRPr="007430CD">
              <w:rPr>
                <w:b/>
              </w:rPr>
              <w:t>:</w:t>
            </w:r>
          </w:p>
          <w:p w:rsidR="007430CD" w:rsidRPr="007430CD" w:rsidRDefault="007430CD" w:rsidP="00B63C2C"/>
        </w:tc>
      </w:tr>
      <w:tr w:rsidR="007430CD" w:rsidRPr="007430CD" w:rsidTr="007430CD">
        <w:tc>
          <w:tcPr>
            <w:tcW w:w="9212" w:type="dxa"/>
          </w:tcPr>
          <w:p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t>Iné</w:t>
            </w:r>
            <w:r w:rsidRPr="007430CD">
              <w:rPr>
                <w:rStyle w:val="Odkaznapoznmkupodiarou"/>
                <w:b/>
              </w:rPr>
              <w:footnoteReference w:id="7"/>
            </w:r>
            <w:r w:rsidRPr="007430CD">
              <w:rPr>
                <w:b/>
              </w:rPr>
              <w:t>:</w:t>
            </w:r>
          </w:p>
          <w:p w:rsidR="007430CD" w:rsidRPr="007430CD" w:rsidRDefault="007430CD" w:rsidP="00B63C2C"/>
        </w:tc>
      </w:tr>
    </w:tbl>
    <w:p w:rsidR="00C73C5E" w:rsidRDefault="00C73C5E" w:rsidP="00C73C5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C73C5E" w:rsidTr="003B1B5B">
        <w:tc>
          <w:tcPr>
            <w:tcW w:w="9212" w:type="dxa"/>
            <w:shd w:val="clear" w:color="auto" w:fill="B2A1C7" w:themeFill="accent4" w:themeFillTint="99"/>
          </w:tcPr>
          <w:p w:rsidR="00C73C5E" w:rsidRDefault="00C73C5E" w:rsidP="003B1B5B">
            <w:pPr>
              <w:rPr>
                <w:b/>
              </w:rPr>
            </w:pPr>
            <w:r>
              <w:rPr>
                <w:b/>
              </w:rPr>
              <w:t xml:space="preserve">Doplňujúce údaje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7430CD" w:rsidRPr="007430CD" w:rsidTr="007430CD">
        <w:tc>
          <w:tcPr>
            <w:tcW w:w="9212" w:type="dxa"/>
          </w:tcPr>
          <w:p w:rsidR="007430CD" w:rsidRDefault="007430CD" w:rsidP="00B71F74">
            <w:pPr>
              <w:rPr>
                <w:b/>
              </w:rPr>
            </w:pPr>
            <w:r w:rsidRPr="007430CD">
              <w:rPr>
                <w:b/>
              </w:rPr>
              <w:t>Dátum účinnosti zmluvy o poskytnutí NFP</w:t>
            </w:r>
            <w:ins w:id="24" w:author="Gombosová Erika" w:date="2016-01-05T09:58:00Z">
              <w:r w:rsidR="00A40515">
                <w:rPr>
                  <w:b/>
                </w:rPr>
                <w:t>/</w:t>
              </w:r>
              <w:r w:rsidR="00A40515">
                <w:t xml:space="preserve"> </w:t>
              </w:r>
              <w:r w:rsidR="00A40515" w:rsidRPr="00A40515">
                <w:rPr>
                  <w:b/>
                </w:rPr>
                <w:t>Právoplatnosť rozhodnutia o schválení žiadosti o NFP</w:t>
              </w:r>
            </w:ins>
            <w:r w:rsidRPr="007430CD">
              <w:rPr>
                <w:rStyle w:val="Odkaznapoznmkupodiarou"/>
                <w:b/>
              </w:rPr>
              <w:footnoteReference w:id="8"/>
            </w:r>
            <w:r w:rsidRPr="007430CD">
              <w:rPr>
                <w:b/>
              </w:rPr>
              <w:t>:</w:t>
            </w:r>
          </w:p>
          <w:p w:rsidR="007430CD" w:rsidRPr="007430CD" w:rsidRDefault="007430CD" w:rsidP="00B71F74"/>
        </w:tc>
      </w:tr>
      <w:tr w:rsidR="007430CD" w:rsidRPr="007430CD" w:rsidTr="007430CD">
        <w:tc>
          <w:tcPr>
            <w:tcW w:w="9212" w:type="dxa"/>
          </w:tcPr>
          <w:p w:rsidR="007430CD" w:rsidRDefault="007430CD" w:rsidP="00B71F74">
            <w:pPr>
              <w:rPr>
                <w:b/>
              </w:rPr>
            </w:pPr>
            <w:r w:rsidRPr="007430CD">
              <w:rPr>
                <w:b/>
              </w:rPr>
              <w:t>Iné</w:t>
            </w:r>
            <w:r w:rsidR="001F1A31">
              <w:rPr>
                <w:rStyle w:val="Odkaznapoznmkupodiarou"/>
                <w:b/>
              </w:rPr>
              <w:footnoteReference w:id="9"/>
            </w:r>
            <w:r w:rsidRPr="007430CD">
              <w:rPr>
                <w:b/>
              </w:rPr>
              <w:t xml:space="preserve">: </w:t>
            </w:r>
          </w:p>
          <w:p w:rsidR="007430CD" w:rsidRPr="007430CD" w:rsidRDefault="007430CD" w:rsidP="00B71F74"/>
        </w:tc>
      </w:tr>
    </w:tbl>
    <w:p w:rsidR="00C73C5E" w:rsidRDefault="00C73C5E" w:rsidP="00C73C5E"/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C73C5E" w:rsidTr="003B1B5B">
        <w:tc>
          <w:tcPr>
            <w:tcW w:w="9212" w:type="dxa"/>
            <w:shd w:val="clear" w:color="auto" w:fill="B2A1C7" w:themeFill="accent4" w:themeFillTint="99"/>
          </w:tcPr>
          <w:p w:rsidR="00C73C5E" w:rsidRDefault="00C73C5E" w:rsidP="003B1B5B">
            <w:pPr>
              <w:rPr>
                <w:b/>
              </w:rPr>
            </w:pPr>
            <w:r>
              <w:rPr>
                <w:b/>
              </w:rPr>
              <w:t>Poverenie na vykonanie kontroly a identifikácia kontrolnej skupiny</w:t>
            </w:r>
            <w:r w:rsidR="007430CD">
              <w:rPr>
                <w:b/>
              </w:rPr>
              <w:t xml:space="preserve"> </w:t>
            </w:r>
          </w:p>
        </w:tc>
      </w:tr>
    </w:tbl>
    <w:p w:rsidR="00C73C5E" w:rsidRDefault="00C73C5E" w:rsidP="00C73C5E">
      <w:pPr>
        <w:pStyle w:val="Default"/>
        <w:jc w:val="both"/>
        <w:rPr>
          <w:sz w:val="23"/>
          <w:szCs w:val="23"/>
        </w:rPr>
      </w:pPr>
      <w:r>
        <w:t xml:space="preserve">V </w:t>
      </w:r>
      <w:r>
        <w:rPr>
          <w:sz w:val="23"/>
          <w:szCs w:val="23"/>
        </w:rPr>
        <w:t>zmysle ustanovenia § 9</w:t>
      </w:r>
      <w:del w:id="25" w:author="Gombosová Erika" w:date="2015-11-27T09:51:00Z">
        <w:r w:rsidDel="00AA2BAF">
          <w:rPr>
            <w:sz w:val="23"/>
            <w:szCs w:val="23"/>
          </w:rPr>
          <w:delText>c</w:delText>
        </w:r>
      </w:del>
      <w:r>
        <w:rPr>
          <w:sz w:val="23"/>
          <w:szCs w:val="23"/>
        </w:rPr>
        <w:t xml:space="preserve"> ods. </w:t>
      </w:r>
      <w:ins w:id="26" w:author="Gombosová Erika" w:date="2015-11-27T09:51:00Z">
        <w:r w:rsidR="00AA2BAF">
          <w:rPr>
            <w:sz w:val="23"/>
            <w:szCs w:val="23"/>
          </w:rPr>
          <w:t>3</w:t>
        </w:r>
      </w:ins>
      <w:del w:id="27" w:author="Gombosová Erika" w:date="2015-11-27T09:51:00Z">
        <w:r w:rsidDel="00AA2BAF">
          <w:rPr>
            <w:sz w:val="23"/>
            <w:szCs w:val="23"/>
          </w:rPr>
          <w:delText>1</w:delText>
        </w:r>
      </w:del>
      <w:r>
        <w:rPr>
          <w:sz w:val="23"/>
          <w:szCs w:val="23"/>
        </w:rPr>
        <w:t xml:space="preserve"> zákona o finančnej kontrole poverujem na vykonanie </w:t>
      </w:r>
      <w:ins w:id="28" w:author="Gombosová Erika" w:date="2015-12-15T09:29:00Z">
        <w:r w:rsidR="00A55166">
          <w:rPr>
            <w:sz w:val="23"/>
            <w:szCs w:val="23"/>
          </w:rPr>
          <w:t xml:space="preserve">finančnej </w:t>
        </w:r>
      </w:ins>
      <w:r>
        <w:rPr>
          <w:sz w:val="23"/>
          <w:szCs w:val="23"/>
        </w:rPr>
        <w:t>kontroly na mieste uvedených zamestnancov</w:t>
      </w:r>
      <w:r>
        <w:rPr>
          <w:rStyle w:val="Odkaznapoznmkupodiarou"/>
          <w:sz w:val="23"/>
          <w:szCs w:val="23"/>
        </w:rPr>
        <w:footnoteReference w:id="10"/>
      </w:r>
      <w:r>
        <w:rPr>
          <w:sz w:val="23"/>
          <w:szCs w:val="23"/>
        </w:rPr>
        <w:t xml:space="preserve"> </w:t>
      </w:r>
    </w:p>
    <w:p w:rsidR="00C73C5E" w:rsidRDefault="00C73C5E" w:rsidP="00C73C5E">
      <w:pPr>
        <w:pStyle w:val="Default"/>
        <w:rPr>
          <w:sz w:val="23"/>
          <w:szCs w:val="23"/>
        </w:rPr>
      </w:pPr>
      <w:r>
        <w:rPr>
          <w:b/>
        </w:rPr>
        <w:t>...............................................................................................</w:t>
      </w:r>
      <w:r>
        <w:rPr>
          <w:sz w:val="23"/>
          <w:szCs w:val="23"/>
        </w:rPr>
        <w:t xml:space="preserve"> vedúci kontrolnej skupiny </w:t>
      </w:r>
    </w:p>
    <w:p w:rsidR="00C73C5E" w:rsidRDefault="00C73C5E" w:rsidP="00C73C5E">
      <w:pPr>
        <w:pStyle w:val="Default"/>
        <w:rPr>
          <w:sz w:val="23"/>
          <w:szCs w:val="23"/>
        </w:rPr>
      </w:pPr>
      <w:r>
        <w:rPr>
          <w:b/>
        </w:rPr>
        <w:t xml:space="preserve">............................................................................................... </w:t>
      </w:r>
      <w:r>
        <w:rPr>
          <w:sz w:val="23"/>
          <w:szCs w:val="23"/>
        </w:rPr>
        <w:t xml:space="preserve">člen kontrolnej skupiny </w:t>
      </w:r>
    </w:p>
    <w:p w:rsidR="00C73C5E" w:rsidRDefault="00C73C5E" w:rsidP="00C73C5E">
      <w:pPr>
        <w:pStyle w:val="Default"/>
        <w:rPr>
          <w:sz w:val="23"/>
          <w:szCs w:val="23"/>
        </w:rPr>
      </w:pPr>
      <w:r>
        <w:rPr>
          <w:b/>
        </w:rPr>
        <w:t xml:space="preserve">............................................................................................... </w:t>
      </w:r>
      <w:r>
        <w:rPr>
          <w:sz w:val="23"/>
          <w:szCs w:val="23"/>
        </w:rPr>
        <w:t xml:space="preserve">člen kontrolnej skupiny </w:t>
      </w:r>
    </w:p>
    <w:p w:rsidR="00C73C5E" w:rsidRDefault="00C73C5E" w:rsidP="00C73C5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a prizvané osoby</w:t>
      </w:r>
      <w:r>
        <w:rPr>
          <w:rStyle w:val="Odkaznapoznmkupodiarou"/>
          <w:sz w:val="23"/>
          <w:szCs w:val="23"/>
        </w:rPr>
        <w:footnoteReference w:id="11"/>
      </w:r>
      <w:r>
        <w:rPr>
          <w:sz w:val="23"/>
          <w:szCs w:val="23"/>
        </w:rPr>
        <w:t xml:space="preserve">: </w:t>
      </w:r>
    </w:p>
    <w:p w:rsidR="00C73C5E" w:rsidRDefault="00C73C5E" w:rsidP="00C73C5E">
      <w:pPr>
        <w:pStyle w:val="Default"/>
        <w:rPr>
          <w:sz w:val="23"/>
          <w:szCs w:val="23"/>
        </w:rPr>
      </w:pPr>
      <w:r>
        <w:rPr>
          <w:b/>
        </w:rPr>
        <w:t xml:space="preserve">............................................................................................... </w:t>
      </w:r>
      <w:r>
        <w:rPr>
          <w:sz w:val="23"/>
          <w:szCs w:val="23"/>
        </w:rPr>
        <w:t xml:space="preserve">člen kontrolnej skupiny </w:t>
      </w:r>
    </w:p>
    <w:p w:rsidR="00C73C5E" w:rsidRDefault="00C73C5E" w:rsidP="00C73C5E">
      <w:pPr>
        <w:pStyle w:val="Default"/>
      </w:pPr>
      <w:r>
        <w:rPr>
          <w:b/>
        </w:rPr>
        <w:t xml:space="preserve">............................................................................................... </w:t>
      </w:r>
      <w:r>
        <w:rPr>
          <w:sz w:val="23"/>
          <w:szCs w:val="23"/>
        </w:rPr>
        <w:t>člen kontrolnej skupiny</w:t>
      </w:r>
    </w:p>
    <w:p w:rsidR="00C73C5E" w:rsidRDefault="00C73C5E" w:rsidP="00C73C5E">
      <w:r>
        <w:lastRenderedPageBreak/>
        <w:t xml:space="preserve"> </w:t>
      </w:r>
    </w:p>
    <w:p w:rsidR="00C73C5E" w:rsidRDefault="00C73C5E" w:rsidP="00C73C5E">
      <w:pPr>
        <w:jc w:val="both"/>
        <w:rPr>
          <w:ins w:id="31" w:author="Gombosová Erika" w:date="2015-12-08T11:11:00Z"/>
          <w:sz w:val="23"/>
          <w:szCs w:val="23"/>
        </w:rPr>
      </w:pPr>
      <w:r>
        <w:rPr>
          <w:sz w:val="23"/>
          <w:szCs w:val="23"/>
        </w:rPr>
        <w:t xml:space="preserve">Uvedení zamestnanci a prizvané osoby sa pri výkone </w:t>
      </w:r>
      <w:ins w:id="32" w:author="Gombosová Erika" w:date="2015-12-15T09:29:00Z">
        <w:r w:rsidR="00A55166">
          <w:rPr>
            <w:sz w:val="23"/>
            <w:szCs w:val="23"/>
          </w:rPr>
          <w:t xml:space="preserve">finančnej </w:t>
        </w:r>
      </w:ins>
      <w:r>
        <w:rPr>
          <w:sz w:val="23"/>
          <w:szCs w:val="23"/>
        </w:rPr>
        <w:t>kontroly na mieste riadia najmä povinnosťami a oprávneniami v zmysle zákona o finančnej kontrole, Systémom riadenia EŠIF na programové obdobie 2014-2020, Zmluvou o poskytnutí nenávratného finančného príspevku a inými relevantnými predpismi a inými relevantnými dokumentmi.</w:t>
      </w:r>
    </w:p>
    <w:p w:rsidR="00373B4B" w:rsidRDefault="00373B4B" w:rsidP="00C73C5E">
      <w:pPr>
        <w:jc w:val="both"/>
        <w:rPr>
          <w:ins w:id="33" w:author="Gombosová Erika" w:date="2015-12-08T11:11:00Z"/>
          <w:sz w:val="23"/>
          <w:szCs w:val="23"/>
        </w:rPr>
      </w:pPr>
    </w:p>
    <w:p w:rsidR="00373B4B" w:rsidRPr="00373B4B" w:rsidRDefault="00373B4B">
      <w:pPr>
        <w:spacing w:line="240" w:lineRule="auto"/>
        <w:jc w:val="both"/>
        <w:rPr>
          <w:ins w:id="34" w:author="Gombosová Erika" w:date="2015-12-08T11:12:00Z"/>
          <w:b/>
          <w:szCs w:val="24"/>
          <w:rPrChange w:id="35" w:author="Gombosová Erika" w:date="2015-12-08T11:13:00Z">
            <w:rPr>
              <w:ins w:id="36" w:author="Gombosová Erika" w:date="2015-12-08T11:12:00Z"/>
              <w:szCs w:val="24"/>
            </w:rPr>
          </w:rPrChange>
        </w:rPr>
        <w:pPrChange w:id="37" w:author="Gombosová Erika" w:date="2015-12-08T11:13:00Z">
          <w:pPr>
            <w:spacing w:line="240" w:lineRule="auto"/>
            <w:ind w:firstLine="425"/>
            <w:jc w:val="both"/>
          </w:pPr>
        </w:pPrChange>
      </w:pPr>
      <w:ins w:id="38" w:author="Gombosová Erika" w:date="2015-12-08T11:14:00Z">
        <w:r>
          <w:rPr>
            <w:b/>
            <w:szCs w:val="24"/>
          </w:rPr>
          <w:t>V zmysle ustanoveni</w:t>
        </w:r>
      </w:ins>
      <w:ins w:id="39" w:author="Gombosová Erika" w:date="2015-12-08T11:17:00Z">
        <w:r>
          <w:rPr>
            <w:b/>
            <w:szCs w:val="24"/>
          </w:rPr>
          <w:t>a</w:t>
        </w:r>
      </w:ins>
      <w:ins w:id="40" w:author="Gombosová Erika" w:date="2015-12-08T11:14:00Z">
        <w:r>
          <w:rPr>
            <w:b/>
            <w:szCs w:val="24"/>
          </w:rPr>
          <w:t xml:space="preserve"> § 25 zákona o finančnej kontrole z</w:t>
        </w:r>
      </w:ins>
      <w:ins w:id="41" w:author="Gombosová Erika" w:date="2015-12-08T11:12:00Z">
        <w:r w:rsidRPr="00373B4B">
          <w:rPr>
            <w:b/>
            <w:szCs w:val="24"/>
            <w:rPrChange w:id="42" w:author="Gombosová Erika" w:date="2015-12-08T11:13:00Z">
              <w:rPr>
                <w:szCs w:val="24"/>
              </w:rPr>
            </w:rPrChange>
          </w:rPr>
          <w:t>amestnanci oprávnenej osoby a prizvaná osoba, ktorí vykonávajú finančnú kontrolu na mieste, majú pri plnení úloh podľa zákona o</w:t>
        </w:r>
      </w:ins>
      <w:ins w:id="43" w:author="Gombosová Erika" w:date="2015-12-08T11:13:00Z">
        <w:r w:rsidRPr="00373B4B">
          <w:rPr>
            <w:b/>
            <w:szCs w:val="24"/>
            <w:rPrChange w:id="44" w:author="Gombosová Erika" w:date="2015-12-08T11:13:00Z">
              <w:rPr>
                <w:szCs w:val="24"/>
              </w:rPr>
            </w:rPrChange>
          </w:rPr>
          <w:t> </w:t>
        </w:r>
      </w:ins>
      <w:ins w:id="45" w:author="Gombosová Erika" w:date="2015-12-08T11:12:00Z">
        <w:r w:rsidRPr="00373B4B">
          <w:rPr>
            <w:b/>
            <w:szCs w:val="24"/>
            <w:rPrChange w:id="46" w:author="Gombosová Erika" w:date="2015-12-08T11:13:00Z">
              <w:rPr>
                <w:szCs w:val="24"/>
              </w:rPr>
            </w:rPrChange>
          </w:rPr>
          <w:t xml:space="preserve">finančnej </w:t>
        </w:r>
      </w:ins>
      <w:ins w:id="47" w:author="Gombosová Erika" w:date="2015-12-08T11:13:00Z">
        <w:r w:rsidRPr="00373B4B">
          <w:rPr>
            <w:b/>
            <w:szCs w:val="24"/>
            <w:rPrChange w:id="48" w:author="Gombosová Erika" w:date="2015-12-08T11:13:00Z">
              <w:rPr>
                <w:szCs w:val="24"/>
              </w:rPr>
            </w:rPrChange>
          </w:rPr>
          <w:t xml:space="preserve">kontrole </w:t>
        </w:r>
      </w:ins>
      <w:ins w:id="49" w:author="Gombosová Erika" w:date="2015-12-08T11:12:00Z">
        <w:r w:rsidRPr="00373B4B">
          <w:rPr>
            <w:b/>
            <w:szCs w:val="24"/>
            <w:rPrChange w:id="50" w:author="Gombosová Erika" w:date="2015-12-08T11:13:00Z">
              <w:rPr>
                <w:szCs w:val="24"/>
              </w:rPr>
            </w:rPrChange>
          </w:rPr>
          <w:t>postavenie verejných činiteľov</w:t>
        </w:r>
        <w:del w:id="51" w:author="Gombosová Erika" w:date="2015-12-08T11:03:00Z">
          <w:r w:rsidRPr="00373B4B">
            <w:rPr>
              <w:b/>
              <w:szCs w:val="24"/>
              <w:rPrChange w:id="52" w:author="Gombosová Erika" w:date="2015-12-08T11:13:00Z">
                <w:rPr>
                  <w:szCs w:val="24"/>
                </w:rPr>
              </w:rPrChange>
            </w:rPr>
            <w:delText>.</w:delText>
          </w:r>
        </w:del>
        <w:r w:rsidRPr="00373B4B">
          <w:rPr>
            <w:b/>
            <w:szCs w:val="24"/>
            <w:rPrChange w:id="53" w:author="Gombosová Erika" w:date="2015-12-08T11:13:00Z">
              <w:rPr>
                <w:szCs w:val="24"/>
              </w:rPr>
            </w:rPrChange>
          </w:rPr>
          <w:t xml:space="preserve"> podľa § 128 Trestného zákona.</w:t>
        </w:r>
      </w:ins>
    </w:p>
    <w:p w:rsidR="00373B4B" w:rsidRDefault="00373B4B" w:rsidP="00C73C5E">
      <w:pPr>
        <w:jc w:val="both"/>
      </w:pPr>
    </w:p>
    <w:p w:rsidR="00C73C5E" w:rsidRDefault="00C73C5E" w:rsidP="00C73C5E">
      <w:r>
        <w:t xml:space="preserve">Termín začatia fyzického výkonu </w:t>
      </w:r>
      <w:ins w:id="54" w:author="Gombosová Erika" w:date="2015-12-15T09:28:00Z">
        <w:r w:rsidR="00A55166">
          <w:t xml:space="preserve">finančnej </w:t>
        </w:r>
      </w:ins>
      <w:r>
        <w:t>kontroly na mieste:</w:t>
      </w:r>
      <w:r>
        <w:rPr>
          <w:rStyle w:val="Odkaznapoznmkupodiarou"/>
        </w:rPr>
        <w:footnoteReference w:id="12"/>
      </w:r>
      <w:r>
        <w:t xml:space="preserve"> od  ........................................................</w:t>
      </w:r>
    </w:p>
    <w:p w:rsidR="00C73C5E" w:rsidRDefault="00C73C5E" w:rsidP="00C73C5E">
      <w:r>
        <w:t xml:space="preserve">Predpokladaná dĺžka fyzického výkonu </w:t>
      </w:r>
      <w:ins w:id="56" w:author="Gombosová Erika" w:date="2015-12-15T09:28:00Z">
        <w:r w:rsidR="00A55166">
          <w:t xml:space="preserve">finančnej </w:t>
        </w:r>
      </w:ins>
      <w:r>
        <w:t>kontroly na mieste</w:t>
      </w:r>
      <w:r>
        <w:rPr>
          <w:rStyle w:val="Odkaznapoznmkupodiarou"/>
        </w:rPr>
        <w:footnoteReference w:id="13"/>
      </w:r>
      <w:r>
        <w:t>: ....................................................</w:t>
      </w:r>
    </w:p>
    <w:p w:rsidR="00C73C5E" w:rsidRDefault="00C73C5E" w:rsidP="00C73C5E"/>
    <w:p w:rsidR="00C73C5E" w:rsidRPr="0064461D" w:rsidRDefault="00C73C5E" w:rsidP="00C73C5E">
      <w:r w:rsidRPr="0064461D">
        <w:t>V ................................................ dňa ..................................................</w:t>
      </w:r>
    </w:p>
    <w:p w:rsidR="00C73C5E" w:rsidRDefault="00C73C5E" w:rsidP="00C73C5E"/>
    <w:p w:rsidR="00C73C5E" w:rsidRDefault="00C73C5E" w:rsidP="00C73C5E"/>
    <w:p w:rsidR="00C73C5E" w:rsidRPr="0064461D" w:rsidRDefault="00C73C5E" w:rsidP="00C73C5E">
      <w:r w:rsidRPr="0064461D">
        <w:t>..................................................................................................................................................</w:t>
      </w:r>
    </w:p>
    <w:p w:rsidR="00C73C5E" w:rsidRPr="0064461D" w:rsidRDefault="00C73C5E" w:rsidP="00C73C5E">
      <w:r>
        <w:t xml:space="preserve">meno, priezvisko, funkcia a podpis </w:t>
      </w:r>
      <w:del w:id="58" w:author="Gombosová Erika" w:date="2015-11-27T10:27:00Z">
        <w:r w:rsidDel="00F96D37">
          <w:delText xml:space="preserve">určeného </w:delText>
        </w:r>
      </w:del>
      <w:ins w:id="59" w:author="Gombosová Erika" w:date="2015-11-27T10:27:00Z">
        <w:r w:rsidR="00F96D37">
          <w:t>štatutárneho orgánu alebo ním písomne splnomocnen</w:t>
        </w:r>
      </w:ins>
      <w:ins w:id="60" w:author="Gombosová Erika" w:date="2015-11-27T10:31:00Z">
        <w:r w:rsidR="00174CFF">
          <w:t>ého</w:t>
        </w:r>
      </w:ins>
      <w:ins w:id="61" w:author="Gombosová Erika" w:date="2015-11-27T10:27:00Z">
        <w:r w:rsidR="00F96D37">
          <w:t xml:space="preserve"> vedúc</w:t>
        </w:r>
      </w:ins>
      <w:ins w:id="62" w:author="Gombosová Erika" w:date="2015-11-27T10:31:00Z">
        <w:r w:rsidR="00174CFF">
          <w:t>eho</w:t>
        </w:r>
      </w:ins>
      <w:ins w:id="63" w:author="Gombosová Erika" w:date="2015-11-27T10:27:00Z">
        <w:r w:rsidR="00F96D37">
          <w:t xml:space="preserve"> zamestnanc</w:t>
        </w:r>
      </w:ins>
      <w:ins w:id="64" w:author="Gombosová Erika" w:date="2015-11-27T10:31:00Z">
        <w:r w:rsidR="00174CFF">
          <w:t>a</w:t>
        </w:r>
      </w:ins>
      <w:ins w:id="65" w:author="Gombosová Erika" w:date="2015-11-27T10:27:00Z">
        <w:r w:rsidR="00F96D37">
          <w:t>.</w:t>
        </w:r>
      </w:ins>
      <w:del w:id="66" w:author="Gombosová Erika" w:date="2015-11-27T10:28:00Z">
        <w:r w:rsidDel="00F96D37">
          <w:delText>vedúceho zamestnanca riadiaceho orgánu</w:delText>
        </w:r>
      </w:del>
      <w:r>
        <w:t xml:space="preserve"> </w:t>
      </w:r>
    </w:p>
    <w:p w:rsidR="00C73C5E" w:rsidRPr="0064461D" w:rsidRDefault="00C73C5E" w:rsidP="00C73C5E"/>
    <w:sectPr w:rsidR="00C73C5E" w:rsidRPr="0064461D" w:rsidSect="00C571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A86" w:rsidRDefault="00264A86" w:rsidP="009B44B8">
      <w:pPr>
        <w:spacing w:after="0" w:line="240" w:lineRule="auto"/>
      </w:pPr>
      <w:r>
        <w:separator/>
      </w:r>
    </w:p>
  </w:endnote>
  <w:endnote w:type="continuationSeparator" w:id="0">
    <w:p w:rsidR="00264A86" w:rsidRDefault="00264A86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0EB" w:rsidRDefault="00F860EB" w:rsidP="00F860EB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D91330" wp14:editId="43C1C984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DJMNAf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F860EB" w:rsidRDefault="00F860EB" w:rsidP="00F860EB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0288" behindDoc="1" locked="0" layoutInCell="1" allowOverlap="1" wp14:anchorId="7070CF58" wp14:editId="32CF4726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D06AC">
          <w:rPr>
            <w:noProof/>
          </w:rPr>
          <w:t>2</w:t>
        </w:r>
        <w:r>
          <w:fldChar w:fldCharType="end"/>
        </w:r>
      </w:sdtContent>
    </w:sdt>
  </w:p>
  <w:p w:rsidR="00F860EB" w:rsidRPr="00627EA3" w:rsidRDefault="00F860EB" w:rsidP="00F860EB">
    <w:pPr>
      <w:pStyle w:val="Pta"/>
    </w:pPr>
  </w:p>
  <w:p w:rsidR="00F860EB" w:rsidRDefault="00F860E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A86" w:rsidRDefault="00264A86" w:rsidP="009B44B8">
      <w:pPr>
        <w:spacing w:after="0" w:line="240" w:lineRule="auto"/>
      </w:pPr>
      <w:r>
        <w:separator/>
      </w:r>
    </w:p>
  </w:footnote>
  <w:footnote w:type="continuationSeparator" w:id="0">
    <w:p w:rsidR="00264A86" w:rsidRDefault="00264A86" w:rsidP="009B44B8">
      <w:pPr>
        <w:spacing w:after="0" w:line="240" w:lineRule="auto"/>
      </w:pPr>
      <w:r>
        <w:continuationSeparator/>
      </w:r>
    </w:p>
  </w:footnote>
  <w:footnote w:id="1">
    <w:p w:rsidR="00BA5DD2" w:rsidRDefault="00BA5DD2" w:rsidP="00BA5DD2">
      <w:pPr>
        <w:pStyle w:val="Textpoznmkypodiarou"/>
      </w:pPr>
      <w:r>
        <w:rPr>
          <w:rStyle w:val="Odkaznapoznmkupodiarou"/>
        </w:rPr>
        <w:footnoteRef/>
      </w:r>
      <w:r>
        <w:t xml:space="preserve"> RO uvedie názov kontrolovanej osoby (napr. prijímateľa, SO) alebo meno a priezvisko v prípade, ak je kontrolovanou osobou fyzická osoba.</w:t>
      </w:r>
    </w:p>
  </w:footnote>
  <w:footnote w:id="2">
    <w:p w:rsidR="008849DB" w:rsidRDefault="008849DB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to relevantné, t.j. ak je kontrolovanou aj tretia osoba uvedie RO jej bližšiu identifikáciu (napr. partner, užívateľ, dodávateľ, subdodávateľ).</w:t>
      </w:r>
    </w:p>
  </w:footnote>
  <w:footnote w:id="3">
    <w:p w:rsidR="007430CD" w:rsidRDefault="007430CD" w:rsidP="00C73C5E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predmetom kontroly viacero projektov jedného prijímateľa je RO povinný uviesť všetky názvy projektov. </w:t>
      </w:r>
    </w:p>
  </w:footnote>
  <w:footnote w:id="4">
    <w:p w:rsidR="007430CD" w:rsidRDefault="007430CD" w:rsidP="00C73C5E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predmetom kontroly viacero projektov jedného prijímateľa je RO povinný uviesť všetky ITMS kódy projektov.</w:t>
      </w:r>
    </w:p>
  </w:footnote>
  <w:footnote w:id="5">
    <w:p w:rsidR="007430CD" w:rsidRDefault="007430CD" w:rsidP="00C73C5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0C707E">
        <w:t>RO uvedie osobitný predmet kontroly/osobitné predmety kontroly uvedené v Systéme riadenia EŠIF na PO 2014-2020 a v usmerneniach RO, resp. iný predmet kontroly podľa charakteru kontroly (napr. kontrola delegovaných právomocí na SO</w:t>
      </w:r>
      <w:r w:rsidR="00586771">
        <w:t>, kontrola verejného obstarávania</w:t>
      </w:r>
      <w:r w:rsidR="000C707E">
        <w:t xml:space="preserve">). </w:t>
      </w:r>
      <w:r>
        <w:t xml:space="preserve">  </w:t>
      </w:r>
    </w:p>
  </w:footnote>
  <w:footnote w:id="6">
    <w:p w:rsidR="007430CD" w:rsidRDefault="007430CD" w:rsidP="00C73C5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0C707E">
        <w:t xml:space="preserve">RO môže zadefinovať bližšiu charakteristiku predmetu kontroly. </w:t>
      </w:r>
      <w:r>
        <w:t xml:space="preserve"> </w:t>
      </w:r>
    </w:p>
  </w:footnote>
  <w:footnote w:id="7">
    <w:p w:rsidR="007430CD" w:rsidRDefault="007430CD" w:rsidP="00C73C5E">
      <w:pPr>
        <w:pStyle w:val="Textpoznmkypodiarou"/>
      </w:pPr>
      <w:r>
        <w:rPr>
          <w:rStyle w:val="Odkaznapoznmkupodiarou"/>
        </w:rPr>
        <w:footnoteRef/>
      </w:r>
      <w:r>
        <w:t xml:space="preserve"> Napr. v prípade, ak je kontrola RO zameraná na kontrolu plnenia úloh v rámci delegovania právomocí na SO. </w:t>
      </w:r>
    </w:p>
  </w:footnote>
  <w:footnote w:id="8">
    <w:p w:rsidR="007430CD" w:rsidRDefault="007430CD" w:rsidP="00C73C5E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predmetom kontroly viacero projektov jedného prijímateľa je RO povinný uviesť všetky dátumy účinnosti zmlúv.</w:t>
      </w:r>
    </w:p>
  </w:footnote>
  <w:footnote w:id="9">
    <w:p w:rsidR="001F1A31" w:rsidRDefault="001F1A31">
      <w:pPr>
        <w:pStyle w:val="Textpoznmkypodiarou"/>
      </w:pPr>
      <w:r>
        <w:rPr>
          <w:rStyle w:val="Odkaznapoznmkupodiarou"/>
        </w:rPr>
        <w:footnoteRef/>
      </w:r>
      <w:r>
        <w:t xml:space="preserve"> RO uvedie ďalšie údaje podľa potreby.</w:t>
      </w:r>
    </w:p>
  </w:footnote>
  <w:footnote w:id="10">
    <w:p w:rsidR="00C73C5E" w:rsidRDefault="00C73C5E" w:rsidP="00C73C5E">
      <w:pPr>
        <w:pStyle w:val="Textpoznmkypodiarou"/>
      </w:pPr>
      <w:r>
        <w:rPr>
          <w:rStyle w:val="Odkaznapoznmkupodiarou"/>
        </w:rPr>
        <w:footnoteRef/>
      </w:r>
      <w:r>
        <w:t xml:space="preserve"> RO vyplní meno, priezvisko a funkciu podľa počtu zamestnancov vykonávajúcich</w:t>
      </w:r>
      <w:ins w:id="29" w:author="Gombosová Erika" w:date="2016-01-07T07:54:00Z">
        <w:r w:rsidR="00EE3BDC">
          <w:t xml:space="preserve"> finančnú</w:t>
        </w:r>
      </w:ins>
      <w:r>
        <w:t xml:space="preserve"> kontrolu na mieste.</w:t>
      </w:r>
    </w:p>
  </w:footnote>
  <w:footnote w:id="11">
    <w:p w:rsidR="00C73C5E" w:rsidRDefault="00C73C5E" w:rsidP="00C73C5E">
      <w:pPr>
        <w:pStyle w:val="Textpoznmkypodiarou"/>
      </w:pPr>
      <w:r>
        <w:rPr>
          <w:rStyle w:val="Odkaznapoznmkupodiarou"/>
        </w:rPr>
        <w:footnoteRef/>
      </w:r>
      <w:r>
        <w:t xml:space="preserve"> RO vyplní meno a priezvisko podľa počtu prizvaných osôb vykonávajúcich </w:t>
      </w:r>
      <w:ins w:id="30" w:author="Gombosová Erika" w:date="2016-01-07T07:54:00Z">
        <w:r w:rsidR="00EE3BDC">
          <w:t xml:space="preserve">finančnú </w:t>
        </w:r>
      </w:ins>
      <w:r>
        <w:t>kontrolu na mieste (napr. gestora horizontálneho princípu)</w:t>
      </w:r>
      <w:r w:rsidR="000B2BAC">
        <w:t>, ak je to relevantné</w:t>
      </w:r>
      <w:r>
        <w:t>.</w:t>
      </w:r>
      <w:r w:rsidR="000B2BAC">
        <w:t xml:space="preserve"> </w:t>
      </w:r>
    </w:p>
  </w:footnote>
  <w:footnote w:id="12">
    <w:p w:rsidR="00C73C5E" w:rsidRDefault="00C73C5E" w:rsidP="00C73C5E">
      <w:pPr>
        <w:pStyle w:val="Textpoznmkypodiarou"/>
      </w:pPr>
      <w:r>
        <w:rPr>
          <w:rStyle w:val="Odkaznapoznmkupodiarou"/>
        </w:rPr>
        <w:footnoteRef/>
      </w:r>
      <w:r>
        <w:t xml:space="preserve"> RO uvedie predpokladaný dátum  začatia fyzického výkonu </w:t>
      </w:r>
      <w:ins w:id="55" w:author="Gombosová Erika" w:date="2015-12-15T09:28:00Z">
        <w:r w:rsidR="00A55166">
          <w:t xml:space="preserve"> finančnej </w:t>
        </w:r>
      </w:ins>
      <w:r>
        <w:t xml:space="preserve">kontroly na mieste. </w:t>
      </w:r>
    </w:p>
  </w:footnote>
  <w:footnote w:id="13">
    <w:p w:rsidR="00C73C5E" w:rsidRDefault="00C73C5E" w:rsidP="00C73C5E">
      <w:pPr>
        <w:pStyle w:val="Textpoznmkypodiarou"/>
      </w:pPr>
      <w:r>
        <w:rPr>
          <w:rStyle w:val="Odkaznapoznmkupodiarou"/>
        </w:rPr>
        <w:footnoteRef/>
      </w:r>
      <w:r>
        <w:t xml:space="preserve"> RO uvedie predpokladaný počet dní, počas ktorých by sa mala vykonávať fyzická </w:t>
      </w:r>
      <w:ins w:id="57" w:author="Gombosová Erika" w:date="2015-12-15T09:29:00Z">
        <w:r w:rsidR="00A55166">
          <w:t xml:space="preserve">finančná </w:t>
        </w:r>
      </w:ins>
      <w:r>
        <w:t xml:space="preserve">kontrola na mieste.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95C" w:rsidRDefault="0049695C" w:rsidP="0049695C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F89712" wp14:editId="61C8758A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7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98B576F223374646A14231DECD0B965A"/>
      </w:placeholder>
      <w:date w:fullDate="2016-02-11T00:00:00Z">
        <w:dateFormat w:val="dd.MM.yyyy"/>
        <w:lid w:val="sk-SK"/>
        <w:storeMappedDataAs w:val="dateTime"/>
        <w:calendar w:val="gregorian"/>
      </w:date>
    </w:sdtPr>
    <w:sdtEndPr/>
    <w:sdtContent>
      <w:p w:rsidR="0049695C" w:rsidRDefault="0049695C" w:rsidP="0049695C">
        <w:pPr>
          <w:pStyle w:val="Hlavika"/>
          <w:jc w:val="right"/>
        </w:pPr>
        <w:del w:id="67" w:author="Tibor Barna" w:date="2016-02-11T10:59:00Z">
          <w:r w:rsidDel="000D06AC">
            <w:rPr>
              <w:szCs w:val="20"/>
            </w:rPr>
            <w:delText>17.12.2014</w:delText>
          </w:r>
        </w:del>
        <w:ins w:id="68" w:author="Gombosová Erika" w:date="2015-12-01T16:44:00Z">
          <w:del w:id="69" w:author="Tibor Barna" w:date="2016-02-11T10:59:00Z">
            <w:r w:rsidR="009A0CC4" w:rsidDel="000D06AC">
              <w:rPr>
                <w:szCs w:val="20"/>
              </w:rPr>
              <w:delText>01.01.2016</w:delText>
            </w:r>
          </w:del>
        </w:ins>
        <w:ins w:id="70" w:author="Tibor Barna" w:date="2016-02-11T10:59:00Z">
          <w:r w:rsidR="000D06AC">
            <w:rPr>
              <w:szCs w:val="20"/>
            </w:rPr>
            <w:t>11.02.2016</w:t>
          </w:r>
        </w:ins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308C"/>
    <w:rsid w:val="000251CF"/>
    <w:rsid w:val="00055EFA"/>
    <w:rsid w:val="000614E5"/>
    <w:rsid w:val="00062525"/>
    <w:rsid w:val="00071B7E"/>
    <w:rsid w:val="000B2BAC"/>
    <w:rsid w:val="000C707E"/>
    <w:rsid w:val="000D06AC"/>
    <w:rsid w:val="000D67D7"/>
    <w:rsid w:val="000D7DF6"/>
    <w:rsid w:val="00105536"/>
    <w:rsid w:val="00116695"/>
    <w:rsid w:val="00137085"/>
    <w:rsid w:val="00146E93"/>
    <w:rsid w:val="00154F86"/>
    <w:rsid w:val="00174681"/>
    <w:rsid w:val="00174CFF"/>
    <w:rsid w:val="0018333B"/>
    <w:rsid w:val="00183B6E"/>
    <w:rsid w:val="001906B2"/>
    <w:rsid w:val="00194E50"/>
    <w:rsid w:val="001B507C"/>
    <w:rsid w:val="001B704D"/>
    <w:rsid w:val="001F1A31"/>
    <w:rsid w:val="001F6C1F"/>
    <w:rsid w:val="0020437E"/>
    <w:rsid w:val="00210311"/>
    <w:rsid w:val="00226C03"/>
    <w:rsid w:val="0024799D"/>
    <w:rsid w:val="00264A86"/>
    <w:rsid w:val="002B60FE"/>
    <w:rsid w:val="002B7F67"/>
    <w:rsid w:val="002D6407"/>
    <w:rsid w:val="003169E9"/>
    <w:rsid w:val="00320CB7"/>
    <w:rsid w:val="003377A7"/>
    <w:rsid w:val="00370182"/>
    <w:rsid w:val="00373B4B"/>
    <w:rsid w:val="003A2205"/>
    <w:rsid w:val="003D36BC"/>
    <w:rsid w:val="003D5973"/>
    <w:rsid w:val="003E1630"/>
    <w:rsid w:val="003E7F82"/>
    <w:rsid w:val="004121CB"/>
    <w:rsid w:val="00416268"/>
    <w:rsid w:val="00434749"/>
    <w:rsid w:val="00450310"/>
    <w:rsid w:val="00495B09"/>
    <w:rsid w:val="0049695C"/>
    <w:rsid w:val="004C265C"/>
    <w:rsid w:val="004D4CA5"/>
    <w:rsid w:val="004D5C37"/>
    <w:rsid w:val="00517659"/>
    <w:rsid w:val="00536634"/>
    <w:rsid w:val="00537375"/>
    <w:rsid w:val="00541358"/>
    <w:rsid w:val="00545F2E"/>
    <w:rsid w:val="00586771"/>
    <w:rsid w:val="005A6852"/>
    <w:rsid w:val="005C1BA6"/>
    <w:rsid w:val="00600A68"/>
    <w:rsid w:val="006153EE"/>
    <w:rsid w:val="006267ED"/>
    <w:rsid w:val="006300A5"/>
    <w:rsid w:val="00663AAC"/>
    <w:rsid w:val="006F5B6B"/>
    <w:rsid w:val="00700482"/>
    <w:rsid w:val="00704186"/>
    <w:rsid w:val="007430CD"/>
    <w:rsid w:val="007D1521"/>
    <w:rsid w:val="0080301B"/>
    <w:rsid w:val="008111FF"/>
    <w:rsid w:val="00880D4E"/>
    <w:rsid w:val="008849DB"/>
    <w:rsid w:val="008851D6"/>
    <w:rsid w:val="008A21A6"/>
    <w:rsid w:val="008A7DBF"/>
    <w:rsid w:val="00922D99"/>
    <w:rsid w:val="00944BAA"/>
    <w:rsid w:val="00977107"/>
    <w:rsid w:val="009A0CC4"/>
    <w:rsid w:val="009A73BC"/>
    <w:rsid w:val="009B44B8"/>
    <w:rsid w:val="009E4D71"/>
    <w:rsid w:val="009F28B6"/>
    <w:rsid w:val="00A10042"/>
    <w:rsid w:val="00A27886"/>
    <w:rsid w:val="00A3566C"/>
    <w:rsid w:val="00A40515"/>
    <w:rsid w:val="00A51431"/>
    <w:rsid w:val="00A55166"/>
    <w:rsid w:val="00A558DF"/>
    <w:rsid w:val="00A72107"/>
    <w:rsid w:val="00A9035D"/>
    <w:rsid w:val="00AA2BAF"/>
    <w:rsid w:val="00B136A9"/>
    <w:rsid w:val="00B65AFB"/>
    <w:rsid w:val="00B6694B"/>
    <w:rsid w:val="00B66F4A"/>
    <w:rsid w:val="00B70C93"/>
    <w:rsid w:val="00BA5DD2"/>
    <w:rsid w:val="00BC4CE2"/>
    <w:rsid w:val="00BC5ACE"/>
    <w:rsid w:val="00BC7BE5"/>
    <w:rsid w:val="00BE13AF"/>
    <w:rsid w:val="00BE1982"/>
    <w:rsid w:val="00C20685"/>
    <w:rsid w:val="00C571C4"/>
    <w:rsid w:val="00C73C5E"/>
    <w:rsid w:val="00C84131"/>
    <w:rsid w:val="00CE5BD7"/>
    <w:rsid w:val="00D31DB6"/>
    <w:rsid w:val="00DB3D85"/>
    <w:rsid w:val="00DC1779"/>
    <w:rsid w:val="00DD55EE"/>
    <w:rsid w:val="00DF4698"/>
    <w:rsid w:val="00E00A4F"/>
    <w:rsid w:val="00E118AD"/>
    <w:rsid w:val="00E434A1"/>
    <w:rsid w:val="00E7430E"/>
    <w:rsid w:val="00E756DD"/>
    <w:rsid w:val="00EB06A2"/>
    <w:rsid w:val="00ED16EF"/>
    <w:rsid w:val="00EE1038"/>
    <w:rsid w:val="00EE3BDC"/>
    <w:rsid w:val="00EF0637"/>
    <w:rsid w:val="00F11A7B"/>
    <w:rsid w:val="00F14440"/>
    <w:rsid w:val="00F147E9"/>
    <w:rsid w:val="00F14F1A"/>
    <w:rsid w:val="00F3121B"/>
    <w:rsid w:val="00F602EE"/>
    <w:rsid w:val="00F84B30"/>
    <w:rsid w:val="00F860EB"/>
    <w:rsid w:val="00F96D37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paragraph" w:customStyle="1" w:styleId="Default">
    <w:name w:val="Default"/>
    <w:rsid w:val="00C73C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paragraph" w:customStyle="1" w:styleId="Default">
    <w:name w:val="Default"/>
    <w:rsid w:val="00C73C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6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DF5959" w:rsidRDefault="00CD05DF" w:rsidP="00CD05DF">
          <w:pPr>
            <w:pStyle w:val="B735ECECB15E4057BAB7D57B6634A51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DF5959" w:rsidRDefault="00CD05DF" w:rsidP="00CD05DF">
          <w:pPr>
            <w:pStyle w:val="103F38E32C084A3FB53A30712D73212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DF5959" w:rsidRDefault="00CD05DF" w:rsidP="00CD05DF">
          <w:pPr>
            <w:pStyle w:val="DB38C9FFAA374AE4A482C60FCAA6520A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426DF945A8CF426A9581858B86E958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E48D6D-1D6B-4171-870C-1BE33B26AB94}"/>
      </w:docPartPr>
      <w:docPartBody>
        <w:p w:rsidR="00281D9A" w:rsidRDefault="000514A1" w:rsidP="000514A1">
          <w:pPr>
            <w:pStyle w:val="426DF945A8CF426A9581858B86E9588B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849D4A2FEDA5480BAB0F0885556F0B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15FFAF-CCB7-4FC5-8874-5AAC1C0F1226}"/>
      </w:docPartPr>
      <w:docPartBody>
        <w:p w:rsidR="00281D9A" w:rsidRDefault="000514A1" w:rsidP="000514A1">
          <w:pPr>
            <w:pStyle w:val="849D4A2FEDA5480BAB0F0885556F0B70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98B576F223374646A14231DECD0B96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9C1D04-2E21-40CB-BFBF-B8D0F6C19E1F}"/>
      </w:docPartPr>
      <w:docPartBody>
        <w:p w:rsidR="00914288" w:rsidRDefault="00281D9A" w:rsidP="00281D9A">
          <w:pPr>
            <w:pStyle w:val="98B576F223374646A14231DECD0B965A"/>
          </w:pPr>
          <w:r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28BB"/>
    <w:rsid w:val="000514A1"/>
    <w:rsid w:val="000877DF"/>
    <w:rsid w:val="0012574B"/>
    <w:rsid w:val="00150AF1"/>
    <w:rsid w:val="001B5059"/>
    <w:rsid w:val="001D66F8"/>
    <w:rsid w:val="002113AA"/>
    <w:rsid w:val="00231308"/>
    <w:rsid w:val="002323CB"/>
    <w:rsid w:val="002675FA"/>
    <w:rsid w:val="00281D9A"/>
    <w:rsid w:val="002C6CB3"/>
    <w:rsid w:val="00421280"/>
    <w:rsid w:val="004D74F0"/>
    <w:rsid w:val="00576B81"/>
    <w:rsid w:val="00583191"/>
    <w:rsid w:val="00705BEA"/>
    <w:rsid w:val="00714E01"/>
    <w:rsid w:val="00715F6B"/>
    <w:rsid w:val="00804490"/>
    <w:rsid w:val="00882C39"/>
    <w:rsid w:val="00914288"/>
    <w:rsid w:val="00920856"/>
    <w:rsid w:val="009812B8"/>
    <w:rsid w:val="00AA105D"/>
    <w:rsid w:val="00B81792"/>
    <w:rsid w:val="00BC1264"/>
    <w:rsid w:val="00C30E9D"/>
    <w:rsid w:val="00CB1FA3"/>
    <w:rsid w:val="00CD05DF"/>
    <w:rsid w:val="00D33F93"/>
    <w:rsid w:val="00D77C82"/>
    <w:rsid w:val="00DF5959"/>
    <w:rsid w:val="00EA40E1"/>
    <w:rsid w:val="00EC4179"/>
    <w:rsid w:val="00EF3B27"/>
    <w:rsid w:val="00F26179"/>
    <w:rsid w:val="00F32770"/>
    <w:rsid w:val="00F508C7"/>
    <w:rsid w:val="00FA7385"/>
    <w:rsid w:val="00FB454F"/>
    <w:rsid w:val="00FB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281D9A"/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3F7802C6CAA04230A26B6B39D0729C92">
    <w:name w:val="3F7802C6CAA04230A26B6B39D0729C92"/>
    <w:rsid w:val="002113AA"/>
  </w:style>
  <w:style w:type="paragraph" w:customStyle="1" w:styleId="426DF945A8CF426A9581858B86E9588B">
    <w:name w:val="426DF945A8CF426A9581858B86E9588B"/>
    <w:rsid w:val="000514A1"/>
  </w:style>
  <w:style w:type="paragraph" w:customStyle="1" w:styleId="849D4A2FEDA5480BAB0F0885556F0B70">
    <w:name w:val="849D4A2FEDA5480BAB0F0885556F0B70"/>
    <w:rsid w:val="000514A1"/>
  </w:style>
  <w:style w:type="paragraph" w:customStyle="1" w:styleId="98B576F223374646A14231DECD0B965A">
    <w:name w:val="98B576F223374646A14231DECD0B965A"/>
    <w:rsid w:val="00281D9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281D9A"/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3F7802C6CAA04230A26B6B39D0729C92">
    <w:name w:val="3F7802C6CAA04230A26B6B39D0729C92"/>
    <w:rsid w:val="002113AA"/>
  </w:style>
  <w:style w:type="paragraph" w:customStyle="1" w:styleId="426DF945A8CF426A9581858B86E9588B">
    <w:name w:val="426DF945A8CF426A9581858B86E9588B"/>
    <w:rsid w:val="000514A1"/>
  </w:style>
  <w:style w:type="paragraph" w:customStyle="1" w:styleId="849D4A2FEDA5480BAB0F0885556F0B70">
    <w:name w:val="849D4A2FEDA5480BAB0F0885556F0B70"/>
    <w:rsid w:val="000514A1"/>
  </w:style>
  <w:style w:type="paragraph" w:customStyle="1" w:styleId="98B576F223374646A14231DECD0B965A">
    <w:name w:val="98B576F223374646A14231DECD0B965A"/>
    <w:rsid w:val="00281D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E3DF2-796F-4F3F-B047-E4319CA51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3958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CKO</dc:creator>
  <cp:lastModifiedBy>Tibor Barna</cp:lastModifiedBy>
  <cp:revision>22</cp:revision>
  <cp:lastPrinted>2014-12-16T08:33:00Z</cp:lastPrinted>
  <dcterms:created xsi:type="dcterms:W3CDTF">2015-11-27T08:44:00Z</dcterms:created>
  <dcterms:modified xsi:type="dcterms:W3CDTF">2016-02-11T09:59:00Z</dcterms:modified>
</cp:coreProperties>
</file>